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1F1F9582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BC203A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443D55B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7F9B9377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F60EFE">
        <w:rPr>
          <w:rFonts w:ascii="Arial" w:hAnsi="Arial" w:cs="Arial"/>
          <w:b/>
          <w:sz w:val="20"/>
        </w:rPr>
        <w:t>vyšší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0B5785">
        <w:rPr>
          <w:rFonts w:ascii="Arial" w:hAnsi="Arial" w:cs="Arial"/>
          <w:b/>
          <w:sz w:val="20"/>
        </w:rPr>
        <w:t xml:space="preserve"> – část 3</w:t>
      </w: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1653"/>
        <w:gridCol w:w="1464"/>
        <w:gridCol w:w="1609"/>
        <w:gridCol w:w="1085"/>
        <w:gridCol w:w="2119"/>
      </w:tblGrid>
      <w:tr w:rsidR="009F0228" w:rsidRPr="0071228E" w14:paraId="2A5E22A3" w14:textId="77777777" w:rsidTr="002A5704">
        <w:trPr>
          <w:trHeight w:val="861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51C9EED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 w:rsidR="00A14341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006E2D">
              <w:rPr>
                <w:rFonts w:ascii="Arial" w:hAnsi="Arial" w:cs="Arial"/>
                <w:noProof w:val="0"/>
                <w:color w:val="000000"/>
                <w:sz w:val="20"/>
              </w:rPr>
              <w:t>5 000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5832B4A1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144BBE0F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AE30D0">
              <w:rPr>
                <w:rFonts w:ascii="Arial" w:hAnsi="Arial" w:cs="Arial"/>
                <w:noProof w:val="0"/>
                <w:color w:val="000000"/>
                <w:sz w:val="20"/>
              </w:rPr>
              <w:t>1 8</w:t>
            </w:r>
            <w:r w:rsidR="00FD65A8">
              <w:rPr>
                <w:rFonts w:ascii="Arial" w:hAnsi="Arial" w:cs="Arial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3629A442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C90BC60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273304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8C0CDC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502A6B"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1F471BDC" w:rsidR="00104A70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C70FDDD" w:rsidR="003401CD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3311F0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9318A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E20E91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BD56939" w:rsidR="003401CD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5F972F38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1" w:author="Bártek, Jan" w:date="2025-04-03T08:18:00Z" w16du:dateUtc="2025-04-03T06:18:00Z">
              <w:r w:rsidR="00D407B9">
                <w:rPr>
                  <w:rFonts w:ascii="Arial" w:hAnsi="Arial" w:cs="Arial"/>
                  <w:noProof w:val="0"/>
                  <w:color w:val="000000"/>
                  <w:sz w:val="20"/>
                </w:rPr>
                <w:t>3000</w:t>
              </w:r>
            </w:ins>
            <w:del w:id="2" w:author="Bártek, Jan" w:date="2025-04-03T08:18:00Z" w16du:dateUtc="2025-04-03T06:18:00Z">
              <w:r w:rsidR="00E97A3A" w:rsidDel="00D407B9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2 </w:delText>
              </w:r>
              <w:r w:rsidR="009C2439" w:rsidDel="00D407B9">
                <w:rPr>
                  <w:rFonts w:ascii="Arial" w:hAnsi="Arial" w:cs="Arial"/>
                  <w:noProof w:val="0"/>
                  <w:color w:val="000000"/>
                  <w:sz w:val="20"/>
                </w:rPr>
                <w:delText>800</w:delText>
              </w:r>
            </w:del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5ECA01C5" w:rsidR="00F5075C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E770F17" w:rsidR="007524B9" w:rsidRPr="0061014F" w:rsidRDefault="00C2658C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B459D4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5AE7222B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586BFD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55823">
              <w:rPr>
                <w:rFonts w:ascii="Arial" w:hAnsi="Arial" w:cs="Arial"/>
                <w:noProof w:val="0"/>
                <w:color w:val="000000"/>
                <w:sz w:val="20"/>
              </w:rPr>
              <w:t>200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45C5F7FB" w:rsidR="004A25A5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4291CAF2" w:rsidR="00480204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0A578D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29663D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134A17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281B57B9" w:rsidR="00480204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1033510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585171">
              <w:rPr>
                <w:rFonts w:ascii="Arial" w:hAnsi="Arial" w:cs="Arial"/>
                <w:noProof w:val="0"/>
                <w:color w:val="000000"/>
                <w:sz w:val="20"/>
              </w:rPr>
              <w:t>450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C685CF3" w:rsidR="007524B9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1E3EA9F2" w:rsidR="00A150A7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2A5704">
        <w:trPr>
          <w:trHeight w:val="288"/>
        </w:trPr>
        <w:tc>
          <w:tcPr>
            <w:tcW w:w="8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38676971" w:rsidR="00A150A7" w:rsidRPr="00C41181" w:rsidRDefault="00206D53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00500BE4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1FF6CDEA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0D0716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7C7537"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242A3CDD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962334F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45969DC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8464DD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2A5704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5C683D1C" w:rsidR="007524B9" w:rsidRPr="00C41181" w:rsidDel="00120B77" w:rsidRDefault="008002C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E5356FA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0B81BC3F" w:rsidR="007524B9" w:rsidRPr="00C41181" w:rsidDel="00120B77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952569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206D53" w:rsidRPr="0071228E" w14:paraId="128B2818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1925DF9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světlomety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1F41DF59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D9F2FE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1662A12" w14:textId="43D151E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</w:t>
            </w:r>
            <w:r w:rsidRPr="00E11252">
              <w:rPr>
                <w:rFonts w:ascii="Arial" w:hAnsi="Arial" w:cs="Arial"/>
                <w:noProof w:val="0"/>
                <w:color w:val="000000"/>
                <w:sz w:val="20"/>
              </w:rPr>
              <w:t>utomatické přepínání mezi dálkovými a potkávacími světlomety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8E17D" w14:textId="3D220CF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D34F8D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316045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5E57F29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6972D9B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EB21B9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6F03422E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21B638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0648A362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nouzového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6B0ED40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1F478E5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30C64524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32E9BB9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AB4D11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415733A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4BCE1A4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38880174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49660CC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CD2AC6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15A2A7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0E62D72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Dotyková obrazovka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792D7F8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EEDDFEF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54D0" w14:textId="5D146BC8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87C1" w14:textId="6182452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0736F32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6D0429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5DA373E2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9F9E1A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E963ABE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2A17DF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242E82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53F8218A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r w:rsidRPr="005112D8">
              <w:rPr>
                <w:rFonts w:ascii="Arial" w:hAnsi="Arial" w:cs="Arial"/>
                <w:noProof w:val="0"/>
                <w:sz w:val="20"/>
              </w:rPr>
              <w:t>Head</w:t>
            </w:r>
            <w:proofErr w:type="spellEnd"/>
            <w:r w:rsidRPr="005112D8">
              <w:rPr>
                <w:rFonts w:ascii="Arial" w:hAnsi="Arial" w:cs="Arial"/>
                <w:noProof w:val="0"/>
                <w:sz w:val="20"/>
              </w:rPr>
              <w:t>-up displej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686A56E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40F7687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1E450DF" w14:textId="53F9F000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F3DED" w14:textId="5294C48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3C84C22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8EB3FC" w14:textId="0196ED8B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Virtuální pedál pátých dveří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B884A" w14:textId="3043EBA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CDFD6B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71C26B" w14:textId="0A9BBF18" w:rsidR="00206D53" w:rsidRPr="00356672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6447" w14:textId="38B4F8A8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5DB275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2498EE" w14:textId="7E1FB79E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nastavitelná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BE19E" w14:textId="11B41056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5073E9" w:rsidRPr="0071228E" w14:paraId="076CC6F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8918A4" w14:textId="418F0D6D" w:rsidR="005073E9" w:rsidRDefault="004A7002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ins w:id="3" w:author="Bártek, Jan" w:date="2025-04-17T12:50:00Z" w16du:dateUtc="2025-04-17T10:50:00Z">
              <w:r>
                <w:rPr>
                  <w:rFonts w:ascii="Arial" w:hAnsi="Arial" w:cs="Arial"/>
                  <w:noProof w:val="0"/>
                  <w:sz w:val="20"/>
                </w:rPr>
                <w:t>Po umožnění výrobcem bude do požadované výbavy vozidla zahrnut 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33AA0" w14:textId="34608896" w:rsidR="005073E9" w:rsidRPr="00531CDC" w:rsidRDefault="005073E9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D40F0" w14:textId="77777777" w:rsidR="00E64DFB" w:rsidRDefault="00E64DFB">
      <w:pPr>
        <w:spacing w:after="0"/>
      </w:pPr>
      <w:r>
        <w:separator/>
      </w:r>
    </w:p>
  </w:endnote>
  <w:endnote w:type="continuationSeparator" w:id="0">
    <w:p w14:paraId="4CEE463E" w14:textId="77777777" w:rsidR="00E64DFB" w:rsidRDefault="00E64D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682DE" w14:textId="77777777" w:rsidR="00E64DFB" w:rsidRDefault="00E64DFB">
      <w:pPr>
        <w:spacing w:after="0"/>
      </w:pPr>
      <w:r>
        <w:separator/>
      </w:r>
    </w:p>
  </w:footnote>
  <w:footnote w:type="continuationSeparator" w:id="0">
    <w:p w14:paraId="783C049E" w14:textId="77777777" w:rsidR="00E64DFB" w:rsidRDefault="00E64D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7BC85" w14:textId="77777777" w:rsidR="00914B07" w:rsidRPr="00203176" w:rsidRDefault="00914B07" w:rsidP="00914B07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66A831C0" w14:textId="77777777" w:rsidR="00914B07" w:rsidRDefault="00914B07" w:rsidP="00914B07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5D89811E" w14:textId="77777777" w:rsidR="00914B07" w:rsidRDefault="00914B07" w:rsidP="00914B07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7F2B4B17" w14:textId="77777777" w:rsidR="00914B07" w:rsidRPr="00B87BA5" w:rsidRDefault="00914B07" w:rsidP="00914B07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754E"/>
    <w:rsid w:val="00097567"/>
    <w:rsid w:val="000A578D"/>
    <w:rsid w:val="000B26EF"/>
    <w:rsid w:val="000B5785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64C2D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E3845"/>
    <w:rsid w:val="003E4FEB"/>
    <w:rsid w:val="003E6DFF"/>
    <w:rsid w:val="003F526C"/>
    <w:rsid w:val="00430CDA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56F2"/>
    <w:rsid w:val="004A7002"/>
    <w:rsid w:val="004A7C1B"/>
    <w:rsid w:val="004B4EC0"/>
    <w:rsid w:val="004B711D"/>
    <w:rsid w:val="004D1262"/>
    <w:rsid w:val="004D52D3"/>
    <w:rsid w:val="004E1817"/>
    <w:rsid w:val="004E25E4"/>
    <w:rsid w:val="004E2D9E"/>
    <w:rsid w:val="004F5764"/>
    <w:rsid w:val="004F6F66"/>
    <w:rsid w:val="00502A6B"/>
    <w:rsid w:val="005073E9"/>
    <w:rsid w:val="005112D8"/>
    <w:rsid w:val="00513962"/>
    <w:rsid w:val="005252AB"/>
    <w:rsid w:val="005329B7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E17"/>
    <w:rsid w:val="0060559F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5CD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4B07"/>
    <w:rsid w:val="00915B1F"/>
    <w:rsid w:val="00915BE1"/>
    <w:rsid w:val="009176DF"/>
    <w:rsid w:val="0092556B"/>
    <w:rsid w:val="00934D52"/>
    <w:rsid w:val="009351D5"/>
    <w:rsid w:val="00947EDE"/>
    <w:rsid w:val="00952569"/>
    <w:rsid w:val="00953829"/>
    <w:rsid w:val="009634E0"/>
    <w:rsid w:val="0097718C"/>
    <w:rsid w:val="00977EC6"/>
    <w:rsid w:val="009828AE"/>
    <w:rsid w:val="00995EEA"/>
    <w:rsid w:val="009A485E"/>
    <w:rsid w:val="009C2439"/>
    <w:rsid w:val="009C6672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203A"/>
    <w:rsid w:val="00BC6419"/>
    <w:rsid w:val="00BC71F7"/>
    <w:rsid w:val="00BD793A"/>
    <w:rsid w:val="00BE5792"/>
    <w:rsid w:val="00BE66DD"/>
    <w:rsid w:val="00BE6D69"/>
    <w:rsid w:val="00BF7F0C"/>
    <w:rsid w:val="00C14D3C"/>
    <w:rsid w:val="00C14F5C"/>
    <w:rsid w:val="00C15A50"/>
    <w:rsid w:val="00C2161C"/>
    <w:rsid w:val="00C2280A"/>
    <w:rsid w:val="00C253C6"/>
    <w:rsid w:val="00C2658C"/>
    <w:rsid w:val="00C31AEC"/>
    <w:rsid w:val="00C34D82"/>
    <w:rsid w:val="00C41181"/>
    <w:rsid w:val="00C518AB"/>
    <w:rsid w:val="00C567D7"/>
    <w:rsid w:val="00C61187"/>
    <w:rsid w:val="00C75BD5"/>
    <w:rsid w:val="00C768FB"/>
    <w:rsid w:val="00C80B97"/>
    <w:rsid w:val="00C816E8"/>
    <w:rsid w:val="00C90E2C"/>
    <w:rsid w:val="00CA356D"/>
    <w:rsid w:val="00CA4CDF"/>
    <w:rsid w:val="00CB05ED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30E33"/>
    <w:rsid w:val="00D31F54"/>
    <w:rsid w:val="00D35FFE"/>
    <w:rsid w:val="00D36A43"/>
    <w:rsid w:val="00D407B9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4DFB"/>
    <w:rsid w:val="00E651ED"/>
    <w:rsid w:val="00E95462"/>
    <w:rsid w:val="00E97A3A"/>
    <w:rsid w:val="00EA0395"/>
    <w:rsid w:val="00EA6297"/>
    <w:rsid w:val="00EC1189"/>
    <w:rsid w:val="00EE02BB"/>
    <w:rsid w:val="00EE3080"/>
    <w:rsid w:val="00EE72D6"/>
    <w:rsid w:val="00EF518C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444B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4</cp:revision>
  <dcterms:created xsi:type="dcterms:W3CDTF">2025-04-02T14:02:00Z</dcterms:created>
  <dcterms:modified xsi:type="dcterms:W3CDTF">2025-04-17T10:50:00Z</dcterms:modified>
</cp:coreProperties>
</file>